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B222D" w:rsidR="007A3AA0" w:rsidP="006F252C" w:rsidRDefault="00903763" w14:paraId="2C3CA1C2" w14:textId="46193DE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1A788324" w:rsidR="00903763">
        <w:rPr>
          <w:rFonts w:ascii="Times New Roman" w:hAnsi="Times New Roman" w:cs="Times New Roman"/>
          <w:b w:val="1"/>
          <w:bCs w:val="1"/>
          <w:sz w:val="32"/>
          <w:szCs w:val="32"/>
        </w:rPr>
        <w:t xml:space="preserve">ПРОГРАММА </w:t>
      </w:r>
      <w:r w:rsidRPr="1A788324" w:rsidR="007B222D">
        <w:rPr>
          <w:rFonts w:ascii="Times New Roman" w:hAnsi="Times New Roman" w:cs="Times New Roman"/>
          <w:b w:val="1"/>
          <w:bCs w:val="1"/>
          <w:sz w:val="32"/>
          <w:szCs w:val="32"/>
        </w:rPr>
        <w:t>АПРОБАЦИИ</w:t>
      </w:r>
    </w:p>
    <w:p w:rsidR="084CE09E" w:rsidP="1A788324" w:rsidRDefault="084CE09E" w14:paraId="46129E40" w14:textId="32CB1ECF">
      <w:pPr>
        <w:spacing w:after="0"/>
        <w:rPr>
          <w:rFonts w:ascii="Times New Roman" w:hAnsi="Times New Roman" w:eastAsia="Times New Roman" w:cs="Times New Roman"/>
          <w:noProof w:val="0"/>
          <w:sz w:val="24"/>
          <w:szCs w:val="24"/>
          <w:highlight w:val="yellow"/>
          <w:lang w:val="ru-RU"/>
        </w:rPr>
      </w:pPr>
      <w:r w:rsidRPr="1A788324" w:rsidR="084CE09E">
        <w:rPr>
          <w:rFonts w:ascii="Times New Roman" w:hAnsi="Times New Roman" w:cs="Times New Roman"/>
          <w:b w:val="1"/>
          <w:bCs w:val="1"/>
          <w:sz w:val="24"/>
          <w:szCs w:val="24"/>
          <w:highlight w:val="yellow"/>
        </w:rPr>
        <w:t xml:space="preserve">Пример не апробации, а ОЭ, но похоже </w:t>
      </w:r>
      <w:hyperlink r:id="R444fe66eda6847dc">
        <w:r w:rsidRPr="1A788324" w:rsidR="084CE09E">
          <w:rPr>
            <w:rStyle w:val="Hyperlink"/>
            <w:rFonts w:ascii="Times New Roman" w:hAnsi="Times New Roman" w:eastAsia="Times New Roman" w:cs="Times New Roman"/>
            <w:noProof w:val="0"/>
            <w:sz w:val="24"/>
            <w:szCs w:val="24"/>
            <w:highlight w:val="yellow"/>
            <w:lang w:val="ru-RU"/>
          </w:rPr>
          <w:t>М.2.1.1_Программа_ОЭ.docx</w:t>
        </w:r>
      </w:hyperlink>
    </w:p>
    <w:p w:rsidR="1A788324" w:rsidP="1A788324" w:rsidRDefault="1A788324" w14:paraId="0A098A23" w14:textId="3E529A4A">
      <w:pPr>
        <w:spacing w:after="0"/>
        <w:rPr>
          <w:rFonts w:ascii="Times New Roman" w:hAnsi="Times New Roman" w:cs="Times New Roman"/>
          <w:b w:val="1"/>
          <w:bCs w:val="1"/>
          <w:sz w:val="24"/>
          <w:szCs w:val="24"/>
        </w:rPr>
      </w:pPr>
    </w:p>
    <w:p w:rsidR="006F252C" w:rsidP="00243ECB" w:rsidRDefault="006F252C" w14:paraId="20E3999A" w14:textId="77054FFA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27FE9">
        <w:rPr>
          <w:rFonts w:ascii="Times New Roman" w:hAnsi="Times New Roman" w:cs="Times New Roman"/>
          <w:b/>
          <w:bCs/>
          <w:sz w:val="24"/>
          <w:szCs w:val="24"/>
        </w:rPr>
        <w:t xml:space="preserve">1. Объект </w:t>
      </w:r>
      <w:r w:rsidR="007B222D">
        <w:rPr>
          <w:rFonts w:ascii="Times New Roman" w:hAnsi="Times New Roman" w:cs="Times New Roman"/>
          <w:b/>
          <w:bCs/>
          <w:sz w:val="24"/>
          <w:szCs w:val="24"/>
        </w:rPr>
        <w:t>апробации</w:t>
      </w:r>
      <w:r w:rsidRPr="00E27FE9" w:rsidR="00E27FE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27FE9">
        <w:rPr>
          <w:rFonts w:ascii="Times New Roman" w:hAnsi="Times New Roman" w:cs="Times New Roman"/>
          <w:sz w:val="24"/>
          <w:szCs w:val="24"/>
        </w:rPr>
        <w:t xml:space="preserve"> </w:t>
      </w:r>
      <w:r w:rsidRPr="00E27FE9" w:rsidR="00E27FE9">
        <w:rPr>
          <w:rFonts w:ascii="Times New Roman" w:hAnsi="Times New Roman" w:cs="Times New Roman"/>
          <w:color w:val="4472C4" w:themeColor="accent1"/>
          <w:sz w:val="24"/>
          <w:szCs w:val="24"/>
        </w:rPr>
        <w:t>Полное наименование и децимальный номер изделия, идентичный упомянутому в п.1 «Общие сведения» Описания программы.</w:t>
      </w:r>
    </w:p>
    <w:p w:rsidR="007B222D" w:rsidP="00243ECB" w:rsidRDefault="007B222D" w14:paraId="76489188" w14:textId="77777777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Pr="00E27FE9" w:rsidR="00E27FE9" w:rsidP="0060036D" w:rsidRDefault="00E27FE9" w14:paraId="76E2A89B" w14:textId="5215E7C2">
      <w:pPr>
        <w:jc w:val="both"/>
        <w:rPr>
          <w:rFonts w:ascii="Times New Roman" w:hAnsi="Times New Roman" w:cs="Times New Roman"/>
          <w:sz w:val="24"/>
          <w:szCs w:val="24"/>
        </w:rPr>
      </w:pPr>
      <w:r w:rsidRPr="00E27FE9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E27FE9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7FE9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E27FE9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ель </w:t>
      </w:r>
      <w:r w:rsidR="007B222D">
        <w:rPr>
          <w:rFonts w:ascii="Times New Roman" w:hAnsi="Times New Roman" w:cs="Times New Roman"/>
          <w:b/>
          <w:bCs/>
          <w:sz w:val="24"/>
          <w:szCs w:val="24"/>
        </w:rPr>
        <w:t>апробации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B222D" w:rsidR="007B222D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7B222D">
        <w:rPr>
          <w:rFonts w:ascii="Times New Roman" w:hAnsi="Times New Roman" w:cs="Times New Roman"/>
          <w:sz w:val="24"/>
          <w:szCs w:val="24"/>
        </w:rPr>
        <w:t xml:space="preserve">применимости разработанного </w:t>
      </w:r>
      <w:r w:rsidRPr="007B222D" w:rsidR="007B22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фреймворка </w:t>
      </w:r>
      <w:proofErr w:type="spellStart"/>
      <w:r w:rsidRPr="007B222D" w:rsidR="007B222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ProtoLLM</w:t>
      </w:r>
      <w:proofErr w:type="spellEnd"/>
      <w:r w:rsidRPr="007B222D" w:rsidR="007B222D">
        <w:rPr>
          <w:rFonts w:ascii="Times New Roman" w:hAnsi="Times New Roman" w:cs="Times New Roman"/>
          <w:sz w:val="24"/>
          <w:szCs w:val="24"/>
        </w:rPr>
        <w:t xml:space="preserve"> </w:t>
      </w:r>
      <w:r w:rsidRPr="0060036D" w:rsidR="0060036D">
        <w:rPr>
          <w:rFonts w:ascii="Times New Roman" w:hAnsi="Times New Roman" w:cs="Times New Roman"/>
          <w:sz w:val="24"/>
          <w:szCs w:val="24"/>
        </w:rPr>
        <w:t>с уч</w:t>
      </w:r>
      <w:r w:rsidR="0060036D">
        <w:rPr>
          <w:rFonts w:ascii="Times New Roman" w:hAnsi="Times New Roman" w:cs="Times New Roman"/>
          <w:sz w:val="24"/>
          <w:szCs w:val="24"/>
        </w:rPr>
        <w:t>е</w:t>
      </w:r>
      <w:r w:rsidRPr="0060036D" w:rsidR="0060036D">
        <w:rPr>
          <w:rFonts w:ascii="Times New Roman" w:hAnsi="Times New Roman" w:cs="Times New Roman"/>
          <w:sz w:val="24"/>
          <w:szCs w:val="24"/>
        </w:rPr>
        <w:t>том реальных условий использования</w:t>
      </w:r>
      <w:r w:rsidR="0060036D">
        <w:rPr>
          <w:rFonts w:ascii="Times New Roman" w:hAnsi="Times New Roman" w:cs="Times New Roman"/>
          <w:sz w:val="24"/>
          <w:szCs w:val="24"/>
        </w:rPr>
        <w:t xml:space="preserve"> </w:t>
      </w:r>
      <w:r w:rsidR="007B222D">
        <w:rPr>
          <w:rFonts w:ascii="Times New Roman" w:hAnsi="Times New Roman" w:cs="Times New Roman"/>
          <w:sz w:val="24"/>
          <w:szCs w:val="24"/>
        </w:rPr>
        <w:t xml:space="preserve">и </w:t>
      </w:r>
      <w:r w:rsidRPr="0060036D" w:rsidR="0060036D">
        <w:rPr>
          <w:rFonts w:ascii="Times New Roman" w:hAnsi="Times New Roman" w:cs="Times New Roman"/>
          <w:sz w:val="24"/>
          <w:szCs w:val="24"/>
        </w:rPr>
        <w:t xml:space="preserve">накопления опыта </w:t>
      </w:r>
      <w:r w:rsidR="0060036D">
        <w:rPr>
          <w:rFonts w:ascii="Times New Roman" w:hAnsi="Times New Roman" w:cs="Times New Roman"/>
          <w:sz w:val="24"/>
          <w:szCs w:val="24"/>
        </w:rPr>
        <w:t xml:space="preserve">в части решения задач </w:t>
      </w:r>
      <w:r w:rsidRPr="00E27FE9">
        <w:rPr>
          <w:rFonts w:ascii="Times New Roman" w:hAnsi="Times New Roman" w:cs="Times New Roman"/>
          <w:color w:val="4472C4" w:themeColor="accent1"/>
          <w:sz w:val="24"/>
          <w:szCs w:val="24"/>
        </w:rPr>
        <w:t>&lt;…формулировка задачи из п. 2.1 «Назначение» Описания программы…&gt;</w:t>
      </w:r>
    </w:p>
    <w:p w:rsidRPr="00E27FE9" w:rsidR="00E27FE9" w:rsidRDefault="00E27FE9" w14:paraId="2508BD0D" w14:textId="26FBB7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7FE9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E27FE9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7FE9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E27FE9" w:rsidR="006F252C">
        <w:rPr>
          <w:rFonts w:ascii="Times New Roman" w:hAnsi="Times New Roman" w:cs="Times New Roman"/>
          <w:b/>
          <w:bCs/>
          <w:sz w:val="24"/>
          <w:szCs w:val="24"/>
        </w:rPr>
        <w:t>бщие положения</w:t>
      </w:r>
    </w:p>
    <w:p w:rsidRPr="00903763" w:rsidR="00E27FE9" w:rsidRDefault="00E27FE9" w14:paraId="358A6ADA" w14:textId="009AEC33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B22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Назначение и область применения системы. </w:t>
      </w:r>
      <w:r w:rsidRPr="00E27FE9">
        <w:rPr>
          <w:rFonts w:ascii="Times New Roman" w:hAnsi="Times New Roman" w:cs="Times New Roman"/>
          <w:color w:val="4472C4" w:themeColor="accent1"/>
          <w:sz w:val="24"/>
          <w:szCs w:val="24"/>
        </w:rPr>
        <w:t>Краткий пересказ п. 2 Описания программы</w:t>
      </w:r>
      <w:r w:rsidRPr="00903763" w:rsidR="0090376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. </w:t>
      </w:r>
      <w:r w:rsidR="00903763">
        <w:rPr>
          <w:rFonts w:ascii="Times New Roman" w:hAnsi="Times New Roman" w:cs="Times New Roman"/>
          <w:color w:val="4472C4" w:themeColor="accent1"/>
          <w:sz w:val="24"/>
          <w:szCs w:val="24"/>
        </w:rPr>
        <w:t>На 0,5 стр.</w:t>
      </w:r>
    </w:p>
    <w:p w:rsidR="00E27FE9" w:rsidRDefault="00E27FE9" w14:paraId="2362BBC9" w14:textId="6F091CD2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B222D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Условия и порядок функционирования системы. </w:t>
      </w:r>
      <w:r w:rsidRPr="00E27FE9">
        <w:rPr>
          <w:rFonts w:ascii="Times New Roman" w:hAnsi="Times New Roman" w:cs="Times New Roman"/>
          <w:color w:val="4472C4" w:themeColor="accent1"/>
          <w:sz w:val="24"/>
          <w:szCs w:val="24"/>
        </w:rPr>
        <w:t>Здесь описывается, из чего состоит система (можно какую-то схему архитектуры из раздела 3.3 Описания программы), и указывается, как и что работает. Откуда берутся данные, куда передаются, что с ними делается и пр.</w:t>
      </w:r>
      <w:r w:rsidR="0090376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Примерно на </w:t>
      </w:r>
      <w:proofErr w:type="gramStart"/>
      <w:r w:rsidR="00903763">
        <w:rPr>
          <w:rFonts w:ascii="Times New Roman" w:hAnsi="Times New Roman" w:cs="Times New Roman"/>
          <w:color w:val="4472C4" w:themeColor="accent1"/>
          <w:sz w:val="24"/>
          <w:szCs w:val="24"/>
        </w:rPr>
        <w:t>1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  <w:lang w:val="en-US"/>
        </w:rPr>
        <w:t>-2</w:t>
      </w:r>
      <w:proofErr w:type="gramEnd"/>
      <w:r w:rsidR="00903763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стр.</w:t>
      </w:r>
    </w:p>
    <w:p w:rsidRPr="00243ECB" w:rsidR="00243ECB" w:rsidP="00243ECB" w:rsidRDefault="00243ECB" w14:paraId="2119A149" w14:textId="1E2A61EF">
      <w:pPr>
        <w:jc w:val="both"/>
        <w:rPr>
          <w:rFonts w:ascii="Times New Roman" w:hAnsi="Times New Roman" w:cs="Times New Roman"/>
          <w:sz w:val="24"/>
          <w:szCs w:val="24"/>
        </w:rPr>
      </w:pPr>
      <w:r w:rsidRPr="00243ECB">
        <w:rPr>
          <w:rFonts w:ascii="Times New Roman" w:hAnsi="Times New Roman" w:cs="Times New Roman"/>
          <w:sz w:val="24"/>
          <w:szCs w:val="24"/>
        </w:rPr>
        <w:t>3.</w:t>
      </w:r>
      <w:r w:rsidR="007B222D">
        <w:rPr>
          <w:rFonts w:ascii="Times New Roman" w:hAnsi="Times New Roman" w:cs="Times New Roman"/>
          <w:sz w:val="24"/>
          <w:szCs w:val="24"/>
        </w:rPr>
        <w:t>3</w:t>
      </w:r>
      <w:r w:rsidRPr="00243ECB">
        <w:rPr>
          <w:rFonts w:ascii="Times New Roman" w:hAnsi="Times New Roman" w:cs="Times New Roman"/>
          <w:sz w:val="24"/>
          <w:szCs w:val="24"/>
        </w:rPr>
        <w:t xml:space="preserve"> Перечень документов, </w:t>
      </w:r>
      <w:r w:rsidR="00724030">
        <w:rPr>
          <w:rFonts w:ascii="Times New Roman" w:hAnsi="Times New Roman" w:cs="Times New Roman"/>
          <w:sz w:val="24"/>
          <w:szCs w:val="24"/>
        </w:rPr>
        <w:t xml:space="preserve">сопровождающих </w:t>
      </w:r>
      <w:r w:rsidR="007B222D">
        <w:rPr>
          <w:rFonts w:ascii="Times New Roman" w:hAnsi="Times New Roman" w:cs="Times New Roman"/>
          <w:sz w:val="24"/>
          <w:szCs w:val="24"/>
        </w:rPr>
        <w:t>апробацию</w:t>
      </w:r>
    </w:p>
    <w:p w:rsidRPr="00E27FE9" w:rsidR="00243ECB" w:rsidRDefault="00243ECB" w14:paraId="658207F2" w14:textId="3A1DD8D1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color w:val="4472C4" w:themeColor="accent1"/>
          <w:sz w:val="24"/>
          <w:szCs w:val="24"/>
        </w:rPr>
        <w:t>Перечислены все документы по изделию с децимальными номерами + дополнительные, если нужно, а также ТЗ.</w:t>
      </w:r>
    </w:p>
    <w:p w:rsidRPr="00E27FE9" w:rsidR="00E27FE9" w:rsidRDefault="00E27FE9" w14:paraId="73BF2CF8" w14:textId="199FE14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27FE9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E27FE9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7FE9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E27FE9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бъем </w:t>
      </w:r>
      <w:r w:rsidR="007B222D">
        <w:rPr>
          <w:rFonts w:ascii="Times New Roman" w:hAnsi="Times New Roman" w:cs="Times New Roman"/>
          <w:b/>
          <w:bCs/>
          <w:sz w:val="24"/>
          <w:szCs w:val="24"/>
        </w:rPr>
        <w:t>апробации</w:t>
      </w:r>
    </w:p>
    <w:p w:rsidRPr="00243ECB" w:rsidR="00E27FE9" w:rsidRDefault="00E27FE9" w14:paraId="2DA316E6" w14:textId="1683E810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B222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Перечень прикладных задач, решаемых в ходе </w:t>
      </w:r>
      <w:r w:rsidR="007B222D">
        <w:rPr>
          <w:rFonts w:ascii="Times New Roman" w:hAnsi="Times New Roman" w:cs="Times New Roman"/>
          <w:sz w:val="24"/>
          <w:szCs w:val="24"/>
        </w:rPr>
        <w:t>апробации</w:t>
      </w:r>
      <w:r w:rsidR="00243ECB">
        <w:rPr>
          <w:rFonts w:ascii="Times New Roman" w:hAnsi="Times New Roman" w:cs="Times New Roman"/>
          <w:sz w:val="24"/>
          <w:szCs w:val="24"/>
        </w:rPr>
        <w:t xml:space="preserve">. </w:t>
      </w:r>
      <w:r w:rsidRPr="00243ECB" w:rsidR="00243EC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Здесь перечисляются конкретные задачи (не описания, а только детальные наименования), которые будут решены в ходе 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>апробации</w:t>
      </w:r>
      <w:r w:rsidRPr="00243ECB" w:rsidR="00243ECB">
        <w:rPr>
          <w:rFonts w:ascii="Times New Roman" w:hAnsi="Times New Roman" w:cs="Times New Roman"/>
          <w:color w:val="4472C4" w:themeColor="accent1"/>
          <w:sz w:val="24"/>
          <w:szCs w:val="24"/>
        </w:rPr>
        <w:t>. По мере возникновения – добавляем в программу новые задачи (список открытый). Если у задачи есть заказчик (ИП), то в скобках его указываем.</w:t>
      </w:r>
    </w:p>
    <w:p w:rsidRPr="00243ECB" w:rsidR="00243ECB" w:rsidRDefault="00243ECB" w14:paraId="7DC8109E" w14:textId="226478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43EC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243ECB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3ECB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243ECB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словия и порядок проведения </w:t>
      </w:r>
      <w:r w:rsidR="007B222D">
        <w:rPr>
          <w:rFonts w:ascii="Times New Roman" w:hAnsi="Times New Roman" w:cs="Times New Roman"/>
          <w:b/>
          <w:bCs/>
          <w:sz w:val="24"/>
          <w:szCs w:val="24"/>
        </w:rPr>
        <w:t>апробации</w:t>
      </w:r>
    </w:p>
    <w:p w:rsidR="007B222D" w:rsidRDefault="007B222D" w14:paraId="582A2D2A" w14:textId="78E40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 Подготовка к апробации.</w:t>
      </w:r>
    </w:p>
    <w:p w:rsidRPr="007B222D" w:rsidR="007B222D" w:rsidRDefault="007B222D" w14:paraId="64A0D907" w14:textId="5D0574B0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7B222D">
        <w:rPr>
          <w:rFonts w:ascii="Times New Roman" w:hAnsi="Times New Roman" w:cs="Times New Roman"/>
          <w:color w:val="0070C0"/>
          <w:sz w:val="24"/>
          <w:szCs w:val="24"/>
        </w:rPr>
        <w:t xml:space="preserve">У нас апробируется фреймворк, и потому надо описать, какая подготовка остальных необходимых элементов должна быть. Куда залить данные, где развернуть </w:t>
      </w:r>
      <w:r w:rsidRPr="007B222D">
        <w:rPr>
          <w:rFonts w:ascii="Times New Roman" w:hAnsi="Times New Roman" w:cs="Times New Roman"/>
          <w:color w:val="0070C0"/>
          <w:sz w:val="24"/>
          <w:szCs w:val="24"/>
          <w:lang w:val="en-US"/>
        </w:rPr>
        <w:t>LLM</w:t>
      </w:r>
      <w:r w:rsidRPr="007B222D">
        <w:rPr>
          <w:rFonts w:ascii="Times New Roman" w:hAnsi="Times New Roman" w:cs="Times New Roman"/>
          <w:color w:val="0070C0"/>
          <w:sz w:val="24"/>
          <w:szCs w:val="24"/>
        </w:rPr>
        <w:t>-</w:t>
      </w:r>
      <w:proofErr w:type="spellStart"/>
      <w:r w:rsidRPr="007B222D">
        <w:rPr>
          <w:rFonts w:ascii="Times New Roman" w:hAnsi="Times New Roman" w:cs="Times New Roman"/>
          <w:color w:val="0070C0"/>
          <w:sz w:val="24"/>
          <w:szCs w:val="24"/>
        </w:rPr>
        <w:t>ки</w:t>
      </w:r>
      <w:proofErr w:type="spellEnd"/>
      <w:r w:rsidRPr="007B222D">
        <w:rPr>
          <w:rFonts w:ascii="Times New Roman" w:hAnsi="Times New Roman" w:cs="Times New Roman"/>
          <w:color w:val="0070C0"/>
          <w:sz w:val="24"/>
          <w:szCs w:val="24"/>
        </w:rPr>
        <w:t xml:space="preserve"> (и какие), нужно ли купить токены, и пр. На </w:t>
      </w:r>
      <w:proofErr w:type="gramStart"/>
      <w:r w:rsidRPr="007B222D">
        <w:rPr>
          <w:rFonts w:ascii="Times New Roman" w:hAnsi="Times New Roman" w:cs="Times New Roman"/>
          <w:color w:val="0070C0"/>
          <w:sz w:val="24"/>
          <w:szCs w:val="24"/>
        </w:rPr>
        <w:t>0,5-1</w:t>
      </w:r>
      <w:proofErr w:type="gramEnd"/>
      <w:r w:rsidRPr="007B222D">
        <w:rPr>
          <w:rFonts w:ascii="Times New Roman" w:hAnsi="Times New Roman" w:cs="Times New Roman"/>
          <w:color w:val="0070C0"/>
          <w:sz w:val="24"/>
          <w:szCs w:val="24"/>
        </w:rPr>
        <w:t xml:space="preserve"> стр., не больше</w:t>
      </w:r>
    </w:p>
    <w:p w:rsidR="00243ECB" w:rsidRDefault="00243ECB" w14:paraId="741C8995" w14:textId="29B9C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B222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Порядок проведения </w:t>
      </w:r>
      <w:r w:rsidR="007B222D">
        <w:rPr>
          <w:rFonts w:ascii="Times New Roman" w:hAnsi="Times New Roman" w:cs="Times New Roman"/>
          <w:sz w:val="24"/>
          <w:szCs w:val="24"/>
        </w:rPr>
        <w:t>апробации</w:t>
      </w:r>
    </w:p>
    <w:p w:rsidRPr="0060036D" w:rsidR="0060036D" w:rsidRDefault="0060036D" w14:paraId="65D881B6" w14:textId="3472C3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0036D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5.1 План-график </w:t>
      </w:r>
      <w:r w:rsidR="007B222D">
        <w:rPr>
          <w:rFonts w:ascii="Times New Roman" w:hAnsi="Times New Roman" w:cs="Times New Roman"/>
          <w:b/>
          <w:bCs/>
          <w:sz w:val="24"/>
          <w:szCs w:val="24"/>
        </w:rPr>
        <w:t>апробации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5"/>
        <w:gridCol w:w="3661"/>
        <w:gridCol w:w="1843"/>
        <w:gridCol w:w="1701"/>
        <w:gridCol w:w="1695"/>
      </w:tblGrid>
      <w:tr w:rsidR="0060036D" w:rsidTr="0060036D" w14:paraId="5A5FF419" w14:textId="77777777">
        <w:tc>
          <w:tcPr>
            <w:tcW w:w="445" w:type="dxa"/>
          </w:tcPr>
          <w:p w:rsidR="00243ECB" w:rsidRDefault="00243ECB" w14:paraId="08791574" w14:textId="437CB7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61" w:type="dxa"/>
          </w:tcPr>
          <w:p w:rsidR="00243ECB" w:rsidRDefault="0060036D" w14:paraId="2838BCC3" w14:textId="78775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843" w:type="dxa"/>
          </w:tcPr>
          <w:p w:rsidR="00243ECB" w:rsidRDefault="0060036D" w14:paraId="23AE5278" w14:textId="6601E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701" w:type="dxa"/>
          </w:tcPr>
          <w:p w:rsidR="0060036D" w:rsidRDefault="0060036D" w14:paraId="6130ADC5" w14:textId="766D9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</w:p>
          <w:p w:rsidR="00243ECB" w:rsidRDefault="0060036D" w14:paraId="719E7FF6" w14:textId="34B84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</w:tc>
        <w:tc>
          <w:tcPr>
            <w:tcW w:w="1695" w:type="dxa"/>
          </w:tcPr>
          <w:p w:rsidRPr="0060036D" w:rsidR="00243ECB" w:rsidRDefault="00903763" w14:paraId="689FED50" w14:textId="4160CF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ТЗ</w:t>
            </w:r>
          </w:p>
        </w:tc>
      </w:tr>
      <w:tr w:rsidR="0060036D" w:rsidTr="0060036D" w14:paraId="1D86F6B8" w14:textId="77777777">
        <w:tc>
          <w:tcPr>
            <w:tcW w:w="445" w:type="dxa"/>
          </w:tcPr>
          <w:p w:rsidR="00243ECB" w:rsidP="00472876" w:rsidRDefault="0060036D" w14:paraId="24186E14" w14:textId="2269B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36D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>№</w:t>
            </w:r>
          </w:p>
        </w:tc>
        <w:tc>
          <w:tcPr>
            <w:tcW w:w="3661" w:type="dxa"/>
          </w:tcPr>
          <w:p w:rsidRPr="00903763" w:rsidR="00243ECB" w:rsidP="00472876" w:rsidRDefault="0060036D" w14:paraId="5843BE3F" w14:textId="6D64288D">
            <w:pPr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</w:pPr>
            <w:r w:rsidRPr="0060036D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>из п. 4.2</w:t>
            </w:r>
            <w:r w:rsidR="00903763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 xml:space="preserve">, указать в скобках потребителя </w:t>
            </w:r>
            <w:r w:rsidRPr="00903763" w:rsidR="00903763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>/</w:t>
            </w:r>
            <w:r w:rsidR="00903763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 xml:space="preserve"> заказчика</w:t>
            </w:r>
          </w:p>
        </w:tc>
        <w:tc>
          <w:tcPr>
            <w:tcW w:w="1843" w:type="dxa"/>
          </w:tcPr>
          <w:p w:rsidR="00243ECB" w:rsidP="00472876" w:rsidRDefault="0060036D" w14:paraId="39E64D94" w14:textId="60FDA4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36D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>Даты</w:t>
            </w:r>
          </w:p>
        </w:tc>
        <w:tc>
          <w:tcPr>
            <w:tcW w:w="1701" w:type="dxa"/>
          </w:tcPr>
          <w:p w:rsidR="00243ECB" w:rsidP="00472876" w:rsidRDefault="0060036D" w14:paraId="533B06AC" w14:textId="28AD8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36D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>Что конкретно получено, и как оценить, что все прошло успешно</w:t>
            </w:r>
          </w:p>
        </w:tc>
        <w:tc>
          <w:tcPr>
            <w:tcW w:w="1695" w:type="dxa"/>
          </w:tcPr>
          <w:p w:rsidR="00243ECB" w:rsidP="00472876" w:rsidRDefault="00903763" w14:paraId="1A7BE182" w14:textId="0BC2D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763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 xml:space="preserve">Указать, каких </w:t>
            </w:r>
            <w:proofErr w:type="spellStart"/>
            <w:r w:rsidRPr="00903763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>пп</w:t>
            </w:r>
            <w:proofErr w:type="spellEnd"/>
            <w:r w:rsidRPr="00903763">
              <w:rPr>
                <w:rFonts w:ascii="Times New Roman" w:hAnsi="Times New Roman" w:cs="Times New Roman"/>
                <w:color w:val="4472C4" w:themeColor="accent1"/>
                <w:sz w:val="24"/>
                <w:szCs w:val="24"/>
              </w:rPr>
              <w:t>. ТЗ мы касаемся при решении задачи</w:t>
            </w:r>
          </w:p>
        </w:tc>
      </w:tr>
      <w:tr w:rsidR="0060036D" w:rsidTr="0060036D" w14:paraId="3EF66346" w14:textId="77777777">
        <w:tc>
          <w:tcPr>
            <w:tcW w:w="445" w:type="dxa"/>
          </w:tcPr>
          <w:p w:rsidR="00243ECB" w:rsidP="00472876" w:rsidRDefault="00243ECB" w14:paraId="5DB3B7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dxa"/>
          </w:tcPr>
          <w:p w:rsidR="00243ECB" w:rsidP="00472876" w:rsidRDefault="00243ECB" w14:paraId="52824F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43ECB" w:rsidP="00472876" w:rsidRDefault="00243ECB" w14:paraId="6C2283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3ECB" w:rsidP="00472876" w:rsidRDefault="00243ECB" w14:paraId="032BD3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:rsidR="00243ECB" w:rsidP="00472876" w:rsidRDefault="00243ECB" w14:paraId="436CC60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3ECB" w:rsidRDefault="00243ECB" w14:paraId="5C1077EC" w14:textId="77777777">
      <w:pPr>
        <w:rPr>
          <w:rFonts w:ascii="Times New Roman" w:hAnsi="Times New Roman" w:cs="Times New Roman"/>
          <w:sz w:val="24"/>
          <w:szCs w:val="24"/>
        </w:rPr>
      </w:pPr>
    </w:p>
    <w:p w:rsidRPr="0060036D" w:rsidR="0060036D" w:rsidRDefault="0060036D" w14:paraId="482F2A8D" w14:textId="6D5F20B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0036D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Pr="0060036D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0036D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60036D" w:rsidR="006F252C">
        <w:rPr>
          <w:rFonts w:ascii="Times New Roman" w:hAnsi="Times New Roman" w:cs="Times New Roman"/>
          <w:b/>
          <w:bCs/>
          <w:sz w:val="24"/>
          <w:szCs w:val="24"/>
        </w:rPr>
        <w:t xml:space="preserve">атериально-техническое обеспечение </w:t>
      </w:r>
      <w:r w:rsidR="007B222D">
        <w:rPr>
          <w:rFonts w:ascii="Times New Roman" w:hAnsi="Times New Roman" w:cs="Times New Roman"/>
          <w:b/>
          <w:bCs/>
          <w:sz w:val="24"/>
          <w:szCs w:val="24"/>
        </w:rPr>
        <w:t>апробации</w:t>
      </w:r>
    </w:p>
    <w:p w:rsidR="0060036D" w:rsidRDefault="0060036D" w14:paraId="58684CD3" w14:textId="319915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6.1 Описание комплекса технических средств</w:t>
      </w:r>
    </w:p>
    <w:p w:rsidRPr="007B222D" w:rsidR="0060036D" w:rsidRDefault="0060036D" w14:paraId="3BA4DBBE" w14:textId="33063B33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60036D">
        <w:rPr>
          <w:rFonts w:ascii="Times New Roman" w:hAnsi="Times New Roman" w:cs="Times New Roman"/>
          <w:color w:val="4472C4" w:themeColor="accent1"/>
          <w:sz w:val="24"/>
          <w:szCs w:val="24"/>
        </w:rPr>
        <w:t>На каких компьютерах развернута система, что использует для расчетов, через что осуществляется доступ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. Можно и нужно использовать документы </w:t>
      </w:r>
      <w:proofErr w:type="spellStart"/>
      <w:r>
        <w:rPr>
          <w:rFonts w:ascii="Times New Roman" w:hAnsi="Times New Roman" w:cs="Times New Roman"/>
          <w:color w:val="4472C4" w:themeColor="accent1"/>
          <w:sz w:val="24"/>
          <w:szCs w:val="24"/>
        </w:rPr>
        <w:t>Никельбурга</w:t>
      </w:r>
      <w:proofErr w:type="spellEnd"/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(М4.2)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. Важно для п. 1.1.3 указать, где и какие 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  <w:lang w:val="en-US"/>
        </w:rPr>
        <w:t>LLM</w:t>
      </w:r>
      <w:r w:rsidRPr="007B222D"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>устанавливаются</w:t>
      </w:r>
    </w:p>
    <w:p w:rsidR="0060036D" w:rsidRDefault="0060036D" w14:paraId="63D2D910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Описание комплекса программных средств</w:t>
      </w:r>
    </w:p>
    <w:p w:rsidRPr="0060036D" w:rsidR="00903763" w:rsidP="00903763" w:rsidRDefault="00903763" w14:paraId="10DEC7BF" w14:textId="3D62CD06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Какое системное и инструментальное ПО используется из установленного при оперативной работе системы. Типа средств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Кубернетиса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Или даже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Пайторча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7B222D">
        <w:rPr>
          <w:rFonts w:ascii="Times New Roman" w:hAnsi="Times New Roman" w:cs="Times New Roman"/>
          <w:sz w:val="24"/>
          <w:szCs w:val="24"/>
        </w:rPr>
        <w:t xml:space="preserve"> И если мы используем иное наше ПО, типа «Платформы цифровой урбанистики» - тоже тут указать.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Можно и нужно использовать документы </w:t>
      </w:r>
      <w:proofErr w:type="spellStart"/>
      <w:r>
        <w:rPr>
          <w:rFonts w:ascii="Times New Roman" w:hAnsi="Times New Roman" w:cs="Times New Roman"/>
          <w:color w:val="4472C4" w:themeColor="accent1"/>
          <w:sz w:val="24"/>
          <w:szCs w:val="24"/>
        </w:rPr>
        <w:t>Никельбурга</w:t>
      </w:r>
      <w:proofErr w:type="spellEnd"/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(М4.2)</w:t>
      </w:r>
    </w:p>
    <w:p w:rsidR="00903763" w:rsidRDefault="00903763" w14:paraId="468BFB9C" w14:textId="034061DF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color w:val="4472C4" w:themeColor="accent1"/>
          <w:sz w:val="24"/>
          <w:szCs w:val="24"/>
        </w:rPr>
        <w:br w:type="page"/>
      </w:r>
    </w:p>
    <w:p w:rsidRPr="00724030" w:rsidR="00903763" w:rsidP="00724030" w:rsidRDefault="007B222D" w14:paraId="57F76574" w14:textId="2366181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ПРОТОКОЛ АПРОБАЦИИ</w:t>
      </w:r>
    </w:p>
    <w:p w:rsidR="00724030" w:rsidP="00724030" w:rsidRDefault="00724030" w14:paraId="59F2E9EF" w14:textId="77777777">
      <w:pPr>
        <w:rPr>
          <w:rFonts w:ascii="Times New Roman" w:hAnsi="Times New Roman" w:cs="Times New Roman"/>
          <w:sz w:val="24"/>
          <w:szCs w:val="24"/>
        </w:rPr>
      </w:pPr>
    </w:p>
    <w:p w:rsidRPr="00724030" w:rsidR="00724030" w:rsidP="00724030" w:rsidRDefault="00724030" w14:paraId="2A6ABEA7" w14:textId="24DB0CD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4030">
        <w:rPr>
          <w:rFonts w:ascii="Times New Roman" w:hAnsi="Times New Roman" w:cs="Times New Roman"/>
          <w:b/>
          <w:bCs/>
          <w:sz w:val="24"/>
          <w:szCs w:val="24"/>
        </w:rPr>
        <w:t>1. Общие сведения</w:t>
      </w:r>
    </w:p>
    <w:p w:rsidRPr="00724030" w:rsidR="00724030" w:rsidP="00724030" w:rsidRDefault="00724030" w14:paraId="719A448A" w14:textId="5E99376B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Объект </w:t>
      </w:r>
      <w:r w:rsidR="007B222D">
        <w:rPr>
          <w:rFonts w:ascii="Times New Roman" w:hAnsi="Times New Roman" w:cs="Times New Roman"/>
          <w:sz w:val="24"/>
          <w:szCs w:val="24"/>
        </w:rPr>
        <w:t>апробации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4030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Из п. 1 Программы </w:t>
      </w:r>
    </w:p>
    <w:p w:rsidRPr="00724030" w:rsidR="00724030" w:rsidP="00724030" w:rsidRDefault="00724030" w14:paraId="29162024" w14:textId="143DD6CC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Цель </w:t>
      </w:r>
      <w:r w:rsidR="007B222D">
        <w:rPr>
          <w:rFonts w:ascii="Times New Roman" w:hAnsi="Times New Roman" w:cs="Times New Roman"/>
          <w:sz w:val="24"/>
          <w:szCs w:val="24"/>
        </w:rPr>
        <w:t>апробации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24030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Из п. 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>2 Программы</w:t>
      </w:r>
    </w:p>
    <w:p w:rsidR="00724030" w:rsidP="00724030" w:rsidRDefault="00724030" w14:paraId="5D1B155F" w14:textId="6430D7A4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B22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Перечень прикладных задач, решаемых в ходе опытной эксплуатации. </w:t>
      </w:r>
      <w:r w:rsidRPr="00724030">
        <w:rPr>
          <w:rFonts w:ascii="Times New Roman" w:hAnsi="Times New Roman" w:cs="Times New Roman"/>
          <w:color w:val="4472C4" w:themeColor="accent1"/>
          <w:sz w:val="24"/>
          <w:szCs w:val="24"/>
        </w:rPr>
        <w:t>Из п. 4.2 Программ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>ы</w:t>
      </w:r>
    </w:p>
    <w:p w:rsidR="00724030" w:rsidP="00724030" w:rsidRDefault="00724030" w14:paraId="3595F218" w14:textId="77777777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Pr="00724030" w:rsidR="00724030" w:rsidP="00724030" w:rsidRDefault="00724030" w14:paraId="35D426F7" w14:textId="19D8A0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4030">
        <w:rPr>
          <w:rFonts w:ascii="Times New Roman" w:hAnsi="Times New Roman" w:cs="Times New Roman"/>
          <w:b/>
          <w:bCs/>
          <w:sz w:val="24"/>
          <w:szCs w:val="24"/>
        </w:rPr>
        <w:t>2. Сведения о решении прикладных задач в ходе проведения</w:t>
      </w:r>
      <w:r w:rsidR="007B222D">
        <w:rPr>
          <w:rFonts w:ascii="Times New Roman" w:hAnsi="Times New Roman" w:cs="Times New Roman"/>
          <w:b/>
          <w:bCs/>
          <w:sz w:val="24"/>
          <w:szCs w:val="24"/>
        </w:rPr>
        <w:t xml:space="preserve"> апробации</w:t>
      </w:r>
    </w:p>
    <w:p w:rsidRPr="00724030" w:rsidR="00724030" w:rsidP="00724030" w:rsidRDefault="00724030" w14:paraId="34CDD15B" w14:textId="500942EF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724030">
        <w:rPr>
          <w:rFonts w:ascii="Times New Roman" w:hAnsi="Times New Roman" w:cs="Times New Roman"/>
          <w:color w:val="4472C4" w:themeColor="accent1"/>
          <w:sz w:val="24"/>
          <w:szCs w:val="24"/>
        </w:rPr>
        <w:t>Далее пишется описание каждой задачи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из п. 1.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>3</w:t>
      </w:r>
    </w:p>
    <w:p w:rsidR="00724030" w:rsidP="00724030" w:rsidRDefault="00724030" w14:paraId="56123F64" w14:textId="6736AF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Pr="00724030">
        <w:rPr>
          <w:rFonts w:ascii="Times New Roman" w:hAnsi="Times New Roman" w:cs="Times New Roman"/>
          <w:sz w:val="24"/>
          <w:szCs w:val="24"/>
        </w:rPr>
        <w:t>&lt;</w:t>
      </w:r>
      <w:r w:rsidRPr="00082A5B">
        <w:rPr>
          <w:rFonts w:ascii="Times New Roman" w:hAnsi="Times New Roman" w:cs="Times New Roman"/>
          <w:color w:val="4472C4" w:themeColor="accent1"/>
          <w:sz w:val="24"/>
          <w:szCs w:val="24"/>
        </w:rPr>
        <w:t>Задача Х</w:t>
      </w:r>
      <w:r w:rsidRPr="00724030">
        <w:rPr>
          <w:rFonts w:ascii="Times New Roman" w:hAnsi="Times New Roman" w:cs="Times New Roman"/>
          <w:sz w:val="24"/>
          <w:szCs w:val="24"/>
        </w:rPr>
        <w:t>&gt; (</w:t>
      </w:r>
      <w:proofErr w:type="spellStart"/>
      <w:r>
        <w:rPr>
          <w:rFonts w:ascii="Times New Roman" w:hAnsi="Times New Roman" w:cs="Times New Roman"/>
          <w:sz w:val="24"/>
          <w:szCs w:val="24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82A5B">
        <w:rPr>
          <w:rFonts w:ascii="Times New Roman" w:hAnsi="Times New Roman" w:cs="Times New Roman"/>
          <w:color w:val="4472C4" w:themeColor="accent1"/>
          <w:sz w:val="24"/>
          <w:szCs w:val="24"/>
          <w:lang w:val="en-US"/>
        </w:rPr>
        <w:t>ZZ</w:t>
      </w:r>
      <w:r w:rsidRPr="007240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ТЗ) </w:t>
      </w:r>
      <w:r w:rsidRPr="00724030">
        <w:rPr>
          <w:rFonts w:ascii="Times New Roman" w:hAnsi="Times New Roman" w:cs="Times New Roman"/>
          <w:color w:val="4472C4" w:themeColor="accent1"/>
          <w:sz w:val="24"/>
          <w:szCs w:val="24"/>
        </w:rPr>
        <w:t>Указывается в соответствии с табл. 5.1</w:t>
      </w:r>
    </w:p>
    <w:p w:rsidR="00724030" w:rsidP="00724030" w:rsidRDefault="00082A5B" w14:paraId="2EC2ADCB" w14:textId="4FB885CB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 Продолжительность решения задачи: </w:t>
      </w:r>
      <w:r w:rsidRPr="00082A5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&lt;один или несколько интервалов, если приходилось отрываться на время, исправлять ПО или данные&gt;. 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Желательно, чтобы даты первого интервала были близко к табл. 5.1, но отклонения </w:t>
      </w:r>
      <w:proofErr w:type="spellStart"/>
      <w:r>
        <w:rPr>
          <w:rFonts w:ascii="Times New Roman" w:hAnsi="Times New Roman" w:cs="Times New Roman"/>
          <w:color w:val="4472C4" w:themeColor="accent1"/>
          <w:sz w:val="24"/>
          <w:szCs w:val="24"/>
        </w:rPr>
        <w:t>м.б.</w:t>
      </w:r>
      <w:proofErr w:type="spellEnd"/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color w:val="4472C4" w:themeColor="accent1"/>
          <w:sz w:val="24"/>
          <w:szCs w:val="24"/>
        </w:rPr>
        <w:t>т.к.</w:t>
      </w:r>
      <w:proofErr w:type="gramEnd"/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все может не так пойти, как хотелось бы 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>…</w:t>
      </w:r>
    </w:p>
    <w:p w:rsidRPr="00082A5B" w:rsidR="00082A5B" w:rsidP="00724030" w:rsidRDefault="00082A5B" w14:paraId="0809C552" w14:textId="0416795E">
      <w:pPr>
        <w:rPr>
          <w:rFonts w:ascii="Times New Roman" w:hAnsi="Times New Roman" w:cs="Times New Roman"/>
        </w:rPr>
      </w:pPr>
      <w:r w:rsidRPr="00082A5B">
        <w:rPr>
          <w:rFonts w:ascii="Times New Roman" w:hAnsi="Times New Roman" w:cs="Times New Roman"/>
          <w:sz w:val="24"/>
          <w:szCs w:val="24"/>
        </w:rPr>
        <w:t xml:space="preserve">2.1.2 </w:t>
      </w:r>
      <w:r>
        <w:rPr>
          <w:rFonts w:ascii="Times New Roman" w:hAnsi="Times New Roman" w:cs="Times New Roman"/>
          <w:sz w:val="24"/>
          <w:szCs w:val="24"/>
        </w:rPr>
        <w:t xml:space="preserve">Постановщик задачи: </w:t>
      </w:r>
      <w:r w:rsidRPr="00082A5B">
        <w:rPr>
          <w:rFonts w:ascii="Times New Roman" w:hAnsi="Times New Roman" w:cs="Times New Roman"/>
          <w:color w:val="4472C4" w:themeColor="accent1"/>
          <w:sz w:val="24"/>
          <w:szCs w:val="24"/>
        </w:rPr>
        <w:t>&lt;указывается внешний ИП или, в ряде случаев, иное подразделение ИЦИИ или ИТМО (например,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постановщиком по урбанистике является Митягин</w:t>
      </w:r>
      <w:r w:rsidRPr="00082A5B">
        <w:rPr>
          <w:rFonts w:ascii="Times New Roman" w:hAnsi="Times New Roman" w:cs="Times New Roman"/>
          <w:color w:val="4472C4" w:themeColor="accent1"/>
          <w:sz w:val="24"/>
          <w:szCs w:val="24"/>
        </w:rPr>
        <w:t>)&gt;</w:t>
      </w:r>
    </w:p>
    <w:p w:rsidRPr="00082A5B" w:rsidR="00082A5B" w:rsidP="00724030" w:rsidRDefault="00082A5B" w14:paraId="120D857C" w14:textId="6EA66B05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082A5B">
        <w:rPr>
          <w:rFonts w:ascii="Times New Roman" w:hAnsi="Times New Roman" w:cs="Times New Roman"/>
          <w:sz w:val="24"/>
          <w:szCs w:val="24"/>
        </w:rPr>
        <w:t xml:space="preserve">2.1.3 Формулировка задачи. </w:t>
      </w:r>
      <w:r w:rsidRPr="00082A5B">
        <w:rPr>
          <w:rFonts w:ascii="Times New Roman" w:hAnsi="Times New Roman" w:cs="Times New Roman"/>
          <w:color w:val="4472C4" w:themeColor="accent1"/>
          <w:sz w:val="24"/>
          <w:szCs w:val="24"/>
        </w:rPr>
        <w:t>Очень четкая постановка: что конкретно нужно посчитать, и исходя из каких условий. Зависит от того, что вообще может делать система. Должна пересекаться с формулировками п. 2 Описания программы.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Примерно на 0,3 стр., не более</w:t>
      </w:r>
    </w:p>
    <w:p w:rsidR="00724030" w:rsidP="00724030" w:rsidRDefault="00082A5B" w14:paraId="23491E1D" w14:textId="01649A74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2.1.4 Входные данные. </w:t>
      </w:r>
      <w:r w:rsidRPr="00082A5B">
        <w:rPr>
          <w:rFonts w:ascii="Times New Roman" w:hAnsi="Times New Roman" w:cs="Times New Roman"/>
          <w:color w:val="4472C4" w:themeColor="accent1"/>
          <w:sz w:val="24"/>
          <w:szCs w:val="24"/>
        </w:rPr>
        <w:t>Описать, какие (содержательно) данные есть, привести метаданные (типа размера выборки, числа параметров и пр.).</w:t>
      </w:r>
    </w:p>
    <w:p w:rsidRPr="006A1827" w:rsidR="006A1827" w:rsidP="00724030" w:rsidRDefault="006A1827" w14:paraId="250857DE" w14:textId="5D536761">
      <w:pPr>
        <w:rPr>
          <w:rFonts w:ascii="Times New Roman" w:hAnsi="Times New Roman" w:cs="Times New Roman"/>
          <w:sz w:val="24"/>
          <w:szCs w:val="24"/>
        </w:rPr>
      </w:pPr>
      <w:r w:rsidRPr="006A1827">
        <w:rPr>
          <w:rFonts w:ascii="Times New Roman" w:hAnsi="Times New Roman" w:cs="Times New Roman"/>
          <w:sz w:val="24"/>
          <w:szCs w:val="24"/>
        </w:rPr>
        <w:t>2.1.5</w:t>
      </w:r>
      <w:r>
        <w:rPr>
          <w:rFonts w:ascii="Times New Roman" w:hAnsi="Times New Roman" w:cs="Times New Roman"/>
          <w:sz w:val="24"/>
          <w:szCs w:val="24"/>
        </w:rPr>
        <w:t xml:space="preserve"> Сведения о</w:t>
      </w:r>
      <w:r w:rsidR="007B222D">
        <w:rPr>
          <w:rFonts w:ascii="Times New Roman" w:hAnsi="Times New Roman" w:cs="Times New Roman"/>
          <w:sz w:val="24"/>
          <w:szCs w:val="24"/>
        </w:rPr>
        <w:t xml:space="preserve">б адаптации фреймворка </w:t>
      </w:r>
      <w:r>
        <w:rPr>
          <w:rFonts w:ascii="Times New Roman" w:hAnsi="Times New Roman" w:cs="Times New Roman"/>
          <w:sz w:val="24"/>
          <w:szCs w:val="24"/>
        </w:rPr>
        <w:t xml:space="preserve">с целью решения задачи. </w:t>
      </w: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>Это – очень важный пункт (по сути –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развитие</w:t>
      </w: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>). Мы предполагаем, что к нам приходят новые задачи – и мы вынуждены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как-то адаптировать фреймворк</w:t>
      </w: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>, как их решать. Вот этот перечень доработок, который выполняется – и нужно тут привести</w:t>
      </w:r>
    </w:p>
    <w:p w:rsidR="00082A5B" w:rsidP="00724030" w:rsidRDefault="00082A5B" w14:paraId="2E359D37" w14:textId="2B5184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6A182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Результаты решения задачи. </w:t>
      </w:r>
      <w:r w:rsidRPr="00082A5B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Описать, что конкретно получено, какая в этом польза с точки зрения формулировки п. 2.1.3, 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>привести фактографию (</w:t>
      </w:r>
      <w:proofErr w:type="gramStart"/>
      <w:r>
        <w:rPr>
          <w:rFonts w:ascii="Times New Roman" w:hAnsi="Times New Roman" w:cs="Times New Roman"/>
          <w:color w:val="4472C4" w:themeColor="accent1"/>
          <w:sz w:val="24"/>
          <w:szCs w:val="24"/>
        </w:rPr>
        <w:t>т.е.</w:t>
      </w:r>
      <w:proofErr w:type="gramEnd"/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таблицы, рисунки, скриншоты и пр.)</w:t>
      </w:r>
    </w:p>
    <w:p w:rsidR="00082A5B" w:rsidP="00724030" w:rsidRDefault="00082A5B" w14:paraId="74EEE8BB" w14:textId="68FE6D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6A182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Оценка качества результатов. </w:t>
      </w: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Указать, по каким критериям мы можем </w:t>
      </w:r>
      <w:r w:rsidRPr="006A1827" w:rsidR="006A1827">
        <w:rPr>
          <w:rFonts w:ascii="Times New Roman" w:hAnsi="Times New Roman" w:cs="Times New Roman"/>
          <w:color w:val="4472C4" w:themeColor="accent1"/>
          <w:sz w:val="24"/>
          <w:szCs w:val="24"/>
        </w:rPr>
        <w:t>утверждать</w:t>
      </w: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>, что система отработала как надо</w:t>
      </w:r>
      <w:r w:rsidRPr="006A1827" w:rsidR="006A1827">
        <w:rPr>
          <w:rFonts w:ascii="Times New Roman" w:hAnsi="Times New Roman" w:cs="Times New Roman"/>
          <w:color w:val="4472C4" w:themeColor="accent1"/>
          <w:sz w:val="24"/>
          <w:szCs w:val="24"/>
        </w:rPr>
        <w:t>, и задача решена</w:t>
      </w: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>Например, путем сравнения с каким-то эталонным решением (например, аналитикой или сделанным вручную). Или даже экспертной оценкой заказчика (это тоже аргумент, когда заказчик не Иванов</w:t>
      </w:r>
      <w:r w:rsidRPr="006A1827" w:rsidR="006A1827">
        <w:rPr>
          <w:rFonts w:ascii="Times New Roman" w:hAnsi="Times New Roman" w:cs="Times New Roman"/>
          <w:color w:val="4472C4" w:themeColor="accent1"/>
          <w:sz w:val="24"/>
          <w:szCs w:val="24"/>
        </w:rPr>
        <w:t>, а кто-то внешний)</w:t>
      </w:r>
    </w:p>
    <w:p w:rsidR="006A1827" w:rsidP="00724030" w:rsidRDefault="006A1827" w14:paraId="69BDD885" w14:textId="3BB4E3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2.1.8 Сведения об отказах и сбоях системы. </w:t>
      </w: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>Тут можно указать, какие проблемы возникали (даже со скриншотами).</w:t>
      </w:r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Не нужно указывать много, </w:t>
      </w:r>
      <w:proofErr w:type="gramStart"/>
      <w:r>
        <w:rPr>
          <w:rFonts w:ascii="Times New Roman" w:hAnsi="Times New Roman" w:cs="Times New Roman"/>
          <w:color w:val="4472C4" w:themeColor="accent1"/>
          <w:sz w:val="24"/>
          <w:szCs w:val="24"/>
        </w:rPr>
        <w:t>т.к.</w:t>
      </w:r>
      <w:proofErr w:type="gramEnd"/>
      <w:r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 у вас выше есть п. 2.1.5 – т.е. часть проблем вы должны снимать априори, на этапе модификации и подготовки системы. Фиксируйте только самое главное.</w:t>
      </w:r>
    </w:p>
    <w:p w:rsidR="006A1827" w:rsidP="00724030" w:rsidRDefault="006A1827" w14:paraId="00DD49E6" w14:textId="02530D92">
      <w:pPr>
        <w:rPr>
          <w:rFonts w:ascii="Times New Roman" w:hAnsi="Times New Roman" w:cs="Times New Roman"/>
          <w:sz w:val="24"/>
          <w:szCs w:val="24"/>
        </w:rPr>
      </w:pPr>
      <w:r w:rsidRPr="006A1827">
        <w:rPr>
          <w:rFonts w:ascii="Times New Roman" w:hAnsi="Times New Roman" w:cs="Times New Roman"/>
          <w:sz w:val="24"/>
          <w:szCs w:val="24"/>
        </w:rPr>
        <w:lastRenderedPageBreak/>
        <w:t>2.1.10</w:t>
      </w:r>
      <w:r>
        <w:rPr>
          <w:rFonts w:ascii="Times New Roman" w:hAnsi="Times New Roman" w:cs="Times New Roman"/>
          <w:sz w:val="24"/>
          <w:szCs w:val="24"/>
        </w:rPr>
        <w:t xml:space="preserve"> Подтверждение соответствия требованиям ТЗ</w:t>
      </w:r>
      <w:r w:rsidR="00CD41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41A6" w:rsidR="00CD41A6">
        <w:rPr>
          <w:rFonts w:ascii="Times New Roman" w:hAnsi="Times New Roman" w:cs="Times New Roman"/>
          <w:color w:val="4472C4" w:themeColor="accent1"/>
          <w:sz w:val="24"/>
          <w:szCs w:val="24"/>
        </w:rPr>
        <w:t>Т</w:t>
      </w:r>
      <w:r w:rsidRPr="00CD41A6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ем, которые указаны в </w:t>
      </w:r>
      <w:r w:rsidRPr="00CD41A6" w:rsidR="00CD41A6">
        <w:rPr>
          <w:rFonts w:ascii="Times New Roman" w:hAnsi="Times New Roman" w:cs="Times New Roman"/>
          <w:color w:val="4472C4" w:themeColor="accent1"/>
          <w:sz w:val="24"/>
          <w:szCs w:val="24"/>
        </w:rPr>
        <w:t>табл. 5.1. Указать (по одной строчке), из чего следует, что мы им соответствуем. Цели покрыть сразу ВСЕ требования - нет</w:t>
      </w:r>
    </w:p>
    <w:p w:rsidR="006A1827" w:rsidP="00724030" w:rsidRDefault="006A1827" w14:paraId="2C59F760" w14:textId="083A3B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</w:t>
      </w:r>
    </w:p>
    <w:p w:rsidR="006A1827" w:rsidP="00724030" w:rsidRDefault="006A1827" w14:paraId="57644BEB" w14:textId="63B1D9FD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6A1827">
        <w:rPr>
          <w:rFonts w:ascii="Times New Roman" w:hAnsi="Times New Roman" w:cs="Times New Roman"/>
          <w:color w:val="4472C4" w:themeColor="accent1"/>
          <w:sz w:val="24"/>
          <w:szCs w:val="24"/>
        </w:rPr>
        <w:t>ДАЛЕЕ – все задачи описываются по шаблону, приведенному выше</w:t>
      </w:r>
      <w:r w:rsidR="007B222D">
        <w:rPr>
          <w:rFonts w:ascii="Times New Roman" w:hAnsi="Times New Roman" w:cs="Times New Roman"/>
          <w:color w:val="4472C4" w:themeColor="accent1"/>
          <w:sz w:val="24"/>
          <w:szCs w:val="24"/>
        </w:rPr>
        <w:t>.</w:t>
      </w:r>
    </w:p>
    <w:p w:rsidR="00E558E4" w:rsidP="00724030" w:rsidRDefault="00E558E4" w14:paraId="09D3D14B" w14:textId="77777777">
      <w:pPr>
        <w:rPr>
          <w:rFonts w:ascii="Times New Roman" w:hAnsi="Times New Roman" w:cs="Times New Roman"/>
          <w:color w:val="4472C4" w:themeColor="accent1"/>
          <w:sz w:val="24"/>
          <w:szCs w:val="24"/>
        </w:rPr>
      </w:pPr>
    </w:p>
    <w:p w:rsidR="00E558E4" w:rsidP="00E558E4" w:rsidRDefault="00E558E4" w14:paraId="0A195CBC" w14:textId="0D21A9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2403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Заключение: </w:t>
      </w:r>
      <w:r w:rsidRPr="00E558E4">
        <w:rPr>
          <w:rFonts w:ascii="Times New Roman" w:hAnsi="Times New Roman" w:cs="Times New Roman"/>
          <w:sz w:val="24"/>
          <w:szCs w:val="24"/>
        </w:rPr>
        <w:t xml:space="preserve">Результаты апробации </w:t>
      </w:r>
      <w:r w:rsidRPr="007B222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фреймворка </w:t>
      </w:r>
      <w:proofErr w:type="spellStart"/>
      <w:r w:rsidRPr="007B222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ProtoLLM</w:t>
      </w:r>
      <w:proofErr w:type="spellEnd"/>
      <w:r w:rsidRPr="007B222D">
        <w:rPr>
          <w:rFonts w:ascii="Times New Roman" w:hAnsi="Times New Roman" w:cs="Times New Roman"/>
          <w:sz w:val="24"/>
          <w:szCs w:val="24"/>
        </w:rPr>
        <w:t xml:space="preserve"> </w:t>
      </w:r>
      <w:r w:rsidRPr="0060036D">
        <w:rPr>
          <w:rFonts w:ascii="Times New Roman" w:hAnsi="Times New Roman" w:cs="Times New Roman"/>
          <w:sz w:val="24"/>
          <w:szCs w:val="24"/>
        </w:rPr>
        <w:t>с уч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0036D">
        <w:rPr>
          <w:rFonts w:ascii="Times New Roman" w:hAnsi="Times New Roman" w:cs="Times New Roman"/>
          <w:sz w:val="24"/>
          <w:szCs w:val="24"/>
        </w:rPr>
        <w:t>том реальных условий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60036D">
        <w:rPr>
          <w:rFonts w:ascii="Times New Roman" w:hAnsi="Times New Roman" w:cs="Times New Roman"/>
          <w:sz w:val="24"/>
          <w:szCs w:val="24"/>
        </w:rPr>
        <w:t xml:space="preserve">накопления опыта </w:t>
      </w:r>
      <w:r>
        <w:rPr>
          <w:rFonts w:ascii="Times New Roman" w:hAnsi="Times New Roman" w:cs="Times New Roman"/>
          <w:sz w:val="24"/>
          <w:szCs w:val="24"/>
        </w:rPr>
        <w:t xml:space="preserve">в части решения задач </w:t>
      </w:r>
      <w:r>
        <w:rPr>
          <w:rFonts w:ascii="Times New Roman" w:hAnsi="Times New Roman" w:cs="Times New Roman"/>
          <w:sz w:val="24"/>
          <w:szCs w:val="24"/>
        </w:rPr>
        <w:t>п. 2.1…</w:t>
      </w:r>
      <w:proofErr w:type="gramStart"/>
      <w:r>
        <w:rPr>
          <w:rFonts w:ascii="Times New Roman" w:hAnsi="Times New Roman" w:cs="Times New Roman"/>
          <w:sz w:val="24"/>
          <w:szCs w:val="24"/>
        </w:rPr>
        <w:t>2.Х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показали, что:</w:t>
      </w:r>
    </w:p>
    <w:p w:rsidR="00E558E4" w:rsidP="00E558E4" w:rsidRDefault="00E558E4" w14:paraId="685F53E2" w14:textId="3752B2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требования ТЗ касательно функциональных характеристик ПО обеспечены;</w:t>
      </w:r>
    </w:p>
    <w:p w:rsidR="00E558E4" w:rsidP="00E558E4" w:rsidRDefault="00E558E4" w14:paraId="4E465E5F" w14:textId="048F03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решения поставленных задач достигнуты с требуемым уровнем качества.</w:t>
      </w:r>
    </w:p>
    <w:p w:rsidRPr="00E558E4" w:rsidR="00E558E4" w:rsidP="00E558E4" w:rsidRDefault="00E558E4" w14:paraId="53FB0C32" w14:textId="446A28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Фреймворк </w:t>
      </w:r>
      <w:proofErr w:type="spellStart"/>
      <w:r w:rsidRPr="007B222D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ProtoLLM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558E4">
        <w:rPr>
          <w:rFonts w:ascii="Times New Roman" w:hAnsi="Times New Roman" w:cs="Times New Roman"/>
          <w:sz w:val="24"/>
          <w:szCs w:val="24"/>
        </w:rPr>
        <w:t>успешно выдержал апробацию на реальных задачах в соответствии с Программой</w:t>
      </w:r>
    </w:p>
    <w:sectPr w:rsidRPr="00E558E4" w:rsidR="00E558E4"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845A77"/>
    <w:multiLevelType w:val="hybridMultilevel"/>
    <w:tmpl w:val="A1C0EE14"/>
    <w:lvl w:ilvl="0" w:tplc="D7323C3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749A0288"/>
    <w:multiLevelType w:val="hybridMultilevel"/>
    <w:tmpl w:val="8A928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830842">
    <w:abstractNumId w:val="1"/>
  </w:num>
  <w:num w:numId="2" w16cid:durableId="1293369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3B"/>
    <w:rsid w:val="00082A5B"/>
    <w:rsid w:val="0009453B"/>
    <w:rsid w:val="00107C0D"/>
    <w:rsid w:val="00243ECB"/>
    <w:rsid w:val="00303D86"/>
    <w:rsid w:val="0060036D"/>
    <w:rsid w:val="006A1827"/>
    <w:rsid w:val="006A6C44"/>
    <w:rsid w:val="006F252C"/>
    <w:rsid w:val="00724030"/>
    <w:rsid w:val="007A3AA0"/>
    <w:rsid w:val="007B222D"/>
    <w:rsid w:val="00903763"/>
    <w:rsid w:val="00AA516B"/>
    <w:rsid w:val="00CD41A6"/>
    <w:rsid w:val="00E27FE9"/>
    <w:rsid w:val="00E558E4"/>
    <w:rsid w:val="084CE09E"/>
    <w:rsid w:val="1A788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B0456"/>
  <w15:chartTrackingRefBased/>
  <w15:docId w15:val="{C2D2844D-46ED-44A5-97A0-A139D084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252C"/>
    <w:pPr>
      <w:ind w:left="720"/>
      <w:contextualSpacing/>
    </w:pPr>
  </w:style>
  <w:style w:type="table" w:styleId="a4">
    <w:name w:val="Table Grid"/>
    <w:basedOn w:val="a1"/>
    <w:uiPriority w:val="39"/>
    <w:rsid w:val="00243E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uiPriority w:val="99"/>
    <w:name w:val="Hyperlink"/>
    <w:basedOn w:val="a0"/>
    <w:unhideWhenUsed/>
    <w:rsid w:val="1A78832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niuitmo-my.sharepoint.com/:w:/g/personal/159153_niuitmo_ru/Ecru14cbT8pNik1VwBmYbyIBbFvMAVX7l6JpeNVF85Fx0Q?e=YDJyrD" TargetMode="External" Id="R444fe66eda6847dc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Бухановский Александр Валерьевич</dc:creator>
  <keywords/>
  <dc:description/>
  <lastModifiedBy>Калюжная Анна Владимировна</lastModifiedBy>
  <revision>4</revision>
  <dcterms:created xsi:type="dcterms:W3CDTF">2024-11-10T18:12:00.0000000Z</dcterms:created>
  <dcterms:modified xsi:type="dcterms:W3CDTF">2024-12-12T17:37:03.2248038Z</dcterms:modified>
</coreProperties>
</file>